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471DE" w14:textId="77777777" w:rsidR="000F39D6" w:rsidRPr="000F39D6" w:rsidRDefault="002432C2" w:rsidP="002432C2">
      <w:pPr>
        <w:pStyle w:val="Ttulo1"/>
        <w:spacing w:line="276" w:lineRule="auto"/>
        <w:ind w:left="0"/>
        <w:jc w:val="center"/>
        <w:rPr>
          <w:rFonts w:ascii="Times New Roman" w:hAnsi="Times New Roman" w:cs="Times New Roman"/>
          <w:sz w:val="22"/>
          <w:szCs w:val="22"/>
          <w:u w:val="none"/>
        </w:rPr>
      </w:pPr>
      <w:r w:rsidRPr="002432C2">
        <w:rPr>
          <w:rFonts w:ascii="Times New Roman" w:hAnsi="Times New Roman" w:cs="Times New Roman"/>
          <w:sz w:val="22"/>
          <w:szCs w:val="22"/>
          <w:u w:val="none"/>
        </w:rPr>
        <w:t>OPERAÇÃO DO CENTRO SUPERVISÓRIO DA QUALIDADE DO AR DO INEA, COM A CONTRATAÇÃO DE EQUIPE TÉCNICA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2432C2">
        <w:rPr>
          <w:rFonts w:ascii="Times New Roman" w:hAnsi="Times New Roman" w:cs="Times New Roman"/>
          <w:sz w:val="22"/>
          <w:szCs w:val="22"/>
          <w:u w:val="none"/>
        </w:rPr>
        <w:t xml:space="preserve">ESPECIALIZADA EM METEOROLOGIA </w:t>
      </w:r>
      <w:r w:rsidR="002F758F">
        <w:rPr>
          <w:rFonts w:ascii="Times New Roman" w:hAnsi="Times New Roman" w:cs="Times New Roman"/>
          <w:sz w:val="22"/>
          <w:szCs w:val="22"/>
          <w:u w:val="none"/>
        </w:rPr>
        <w:br/>
      </w:r>
      <w:r w:rsidRPr="002432C2">
        <w:rPr>
          <w:rFonts w:ascii="Times New Roman" w:hAnsi="Times New Roman" w:cs="Times New Roman"/>
          <w:sz w:val="22"/>
          <w:szCs w:val="22"/>
          <w:u w:val="none"/>
        </w:rPr>
        <w:t>E QUALIDADE DO AR.</w:t>
      </w:r>
    </w:p>
    <w:p w14:paraId="7671177B" w14:textId="77777777" w:rsidR="00FB5846" w:rsidRPr="000F39D6" w:rsidRDefault="00FB5846">
      <w:pPr>
        <w:pStyle w:val="Corpodetexto"/>
        <w:rPr>
          <w:rFonts w:ascii="Times New Roman" w:hAnsi="Times New Roman" w:cs="Times New Roman"/>
          <w:b/>
          <w:color w:val="FF0000"/>
          <w:sz w:val="26"/>
        </w:rPr>
      </w:pPr>
    </w:p>
    <w:p w14:paraId="6B9EAE9C" w14:textId="4D9D26DF" w:rsidR="00FB5846" w:rsidRPr="000F39D6" w:rsidRDefault="00B17E7D">
      <w:pPr>
        <w:spacing w:before="219"/>
        <w:ind w:left="1248" w:right="1254"/>
        <w:jc w:val="center"/>
        <w:rPr>
          <w:rFonts w:ascii="Times New Roman" w:hAnsi="Times New Roman" w:cs="Times New Roman"/>
          <w:b/>
        </w:rPr>
      </w:pPr>
      <w:del w:id="0" w:author="Paulo Vitor da Silva Manhães" w:date="2022-06-15T12:49:00Z">
        <w:r w:rsidRPr="000F39D6" w:rsidDel="00BE28BA">
          <w:rPr>
            <w:rFonts w:ascii="Times New Roman" w:hAnsi="Times New Roman" w:cs="Times New Roman"/>
            <w:b/>
            <w:w w:val="95"/>
          </w:rPr>
          <w:delText>QUALIFICAÇÃO</w:delText>
        </w:r>
        <w:r w:rsidRPr="000F39D6" w:rsidDel="00BE28BA">
          <w:rPr>
            <w:rFonts w:ascii="Times New Roman" w:hAnsi="Times New Roman" w:cs="Times New Roman"/>
            <w:b/>
            <w:spacing w:val="11"/>
            <w:w w:val="95"/>
          </w:rPr>
          <w:delText xml:space="preserve"> </w:delText>
        </w:r>
        <w:r w:rsidRPr="000F39D6" w:rsidDel="00BE28BA">
          <w:rPr>
            <w:rFonts w:ascii="Times New Roman" w:hAnsi="Times New Roman" w:cs="Times New Roman"/>
            <w:b/>
            <w:w w:val="95"/>
          </w:rPr>
          <w:delText>TÉCNIC</w:delText>
        </w:r>
      </w:del>
      <w:ins w:id="1" w:author="Paulo Vitor da Silva Manhães" w:date="2022-06-15T12:52:00Z">
        <w:r w:rsidR="00BE28BA">
          <w:rPr>
            <w:rFonts w:ascii="Times New Roman" w:hAnsi="Times New Roman" w:cs="Times New Roman"/>
            <w:b/>
            <w:w w:val="95"/>
          </w:rPr>
          <w:t>PARCELA DE MAIOR RELEVÂNCIA</w:t>
        </w:r>
      </w:ins>
      <w:bookmarkStart w:id="2" w:name="_GoBack"/>
      <w:bookmarkEnd w:id="2"/>
      <w:del w:id="3" w:author="Paulo Vitor da Silva Manhães" w:date="2022-06-15T12:49:00Z">
        <w:r w:rsidRPr="000F39D6" w:rsidDel="00BE28BA">
          <w:rPr>
            <w:rFonts w:ascii="Times New Roman" w:hAnsi="Times New Roman" w:cs="Times New Roman"/>
            <w:b/>
            <w:w w:val="95"/>
          </w:rPr>
          <w:delText>A</w:delText>
        </w:r>
      </w:del>
    </w:p>
    <w:p w14:paraId="419D8A49" w14:textId="77777777" w:rsidR="00FB5846" w:rsidRPr="000F39D6" w:rsidRDefault="00FB5846">
      <w:pPr>
        <w:pStyle w:val="Corpodetexto"/>
        <w:rPr>
          <w:rFonts w:ascii="Times New Roman" w:hAnsi="Times New Roman" w:cs="Times New Roman"/>
          <w:b/>
          <w:sz w:val="26"/>
        </w:rPr>
      </w:pPr>
    </w:p>
    <w:p w14:paraId="53CEF6D9" w14:textId="77777777" w:rsidR="002432C2" w:rsidRDefault="002432C2" w:rsidP="002432C2">
      <w:pPr>
        <w:spacing w:before="222"/>
        <w:ind w:left="102" w:right="114" w:firstLine="359"/>
        <w:jc w:val="both"/>
        <w:rPr>
          <w:rFonts w:ascii="Times New Roman" w:hAnsi="Times New Roman" w:cs="Times New Roman"/>
          <w:sz w:val="24"/>
        </w:rPr>
      </w:pPr>
      <w:r w:rsidRPr="002432C2">
        <w:rPr>
          <w:rFonts w:ascii="Times New Roman" w:hAnsi="Times New Roman" w:cs="Times New Roman"/>
          <w:sz w:val="24"/>
        </w:rPr>
        <w:t>A qualificação técnica da empresa será comprovada através de no mínimo 1 (um) atestado técnico ou Certidão de Acervo Técnico (CAT) fornecidos por pessoas jurídicas de direito público ou privado em nome dos profissionais responsáveis técnicos com vínculos comprovados com a empresa licitante, averbados pelas entidades profissionais competentes, correspondente aos serviços especificados conforme lista abaixo, ainda que de diferentes contratos, quais sejam:</w:t>
      </w:r>
    </w:p>
    <w:p w14:paraId="45E0C4FD" w14:textId="77777777" w:rsidR="002F758F" w:rsidRDefault="002F758F" w:rsidP="002432C2">
      <w:pPr>
        <w:spacing w:before="222"/>
        <w:ind w:left="102" w:right="114" w:firstLine="359"/>
        <w:jc w:val="both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209"/>
      </w:tblGrid>
      <w:tr w:rsidR="002432C2" w:rsidRPr="002D4347" w14:paraId="46D21177" w14:textId="77777777" w:rsidTr="002432C2">
        <w:trPr>
          <w:trHeight w:val="454"/>
        </w:trPr>
        <w:tc>
          <w:tcPr>
            <w:tcW w:w="710" w:type="dxa"/>
          </w:tcPr>
          <w:p w14:paraId="5AF1F5CD" w14:textId="77777777" w:rsidR="002432C2" w:rsidRPr="002D4347" w:rsidRDefault="002432C2" w:rsidP="007B0F7D">
            <w:pPr>
              <w:pStyle w:val="TableParagraph"/>
              <w:spacing w:before="60" w:after="20"/>
              <w:contextualSpacing/>
              <w:jc w:val="center"/>
              <w:rPr>
                <w:rFonts w:ascii="Times New Roman" w:hAnsi="Times New Roman" w:cs="Times New Roman"/>
              </w:rPr>
            </w:pPr>
            <w:r w:rsidRPr="002D4347">
              <w:rPr>
                <w:rFonts w:ascii="Times New Roman" w:hAnsi="Times New Roman" w:cs="Times New Roman"/>
                <w:w w:val="87"/>
              </w:rPr>
              <w:t>1</w:t>
            </w:r>
          </w:p>
        </w:tc>
        <w:tc>
          <w:tcPr>
            <w:tcW w:w="8209" w:type="dxa"/>
          </w:tcPr>
          <w:p w14:paraId="0F6F95CA" w14:textId="67F606F8" w:rsidR="002432C2" w:rsidRPr="002D4347" w:rsidRDefault="002432C2" w:rsidP="008C7DA2">
            <w:pPr>
              <w:pStyle w:val="TableParagraph"/>
              <w:spacing w:before="60" w:after="20"/>
              <w:contextualSpacing/>
              <w:jc w:val="both"/>
              <w:rPr>
                <w:rFonts w:ascii="Times New Roman" w:hAnsi="Times New Roman" w:cs="Times New Roman"/>
              </w:rPr>
            </w:pPr>
            <w:r w:rsidRPr="002D4347">
              <w:rPr>
                <w:rFonts w:ascii="Times New Roman" w:hAnsi="Times New Roman" w:cs="Times New Roman"/>
                <w:spacing w:val="-1"/>
                <w:w w:val="105"/>
              </w:rPr>
              <w:t>Realização</w:t>
            </w:r>
            <w:r w:rsidRPr="002D4347">
              <w:rPr>
                <w:rFonts w:ascii="Times New Roman" w:hAnsi="Times New Roman" w:cs="Times New Roman"/>
                <w:spacing w:val="-18"/>
                <w:w w:val="105"/>
              </w:rPr>
              <w:t xml:space="preserve"> </w:t>
            </w:r>
            <w:r w:rsidRPr="002D4347">
              <w:rPr>
                <w:rFonts w:ascii="Times New Roman" w:hAnsi="Times New Roman" w:cs="Times New Roman"/>
                <w:w w:val="105"/>
              </w:rPr>
              <w:t>de</w:t>
            </w:r>
            <w:r w:rsidRPr="002D4347">
              <w:rPr>
                <w:rFonts w:ascii="Times New Roman" w:hAnsi="Times New Roman" w:cs="Times New Roman"/>
                <w:spacing w:val="-18"/>
                <w:w w:val="105"/>
              </w:rPr>
              <w:t xml:space="preserve"> </w:t>
            </w:r>
            <w:r w:rsidRPr="002D4347">
              <w:rPr>
                <w:rFonts w:ascii="Times New Roman" w:hAnsi="Times New Roman" w:cs="Times New Roman"/>
                <w:w w:val="105"/>
              </w:rPr>
              <w:t>serviços</w:t>
            </w:r>
            <w:r w:rsidRPr="002D4347">
              <w:rPr>
                <w:rFonts w:ascii="Times New Roman" w:hAnsi="Times New Roman" w:cs="Times New Roman"/>
                <w:spacing w:val="-17"/>
                <w:w w:val="105"/>
              </w:rPr>
              <w:t xml:space="preserve"> </w:t>
            </w:r>
            <w:r w:rsidRPr="002D4347">
              <w:rPr>
                <w:rFonts w:ascii="Times New Roman" w:hAnsi="Times New Roman" w:cs="Times New Roman"/>
                <w:w w:val="105"/>
              </w:rPr>
              <w:t>de</w:t>
            </w:r>
            <w:r w:rsidRPr="002D4347">
              <w:rPr>
                <w:rFonts w:ascii="Times New Roman" w:hAnsi="Times New Roman" w:cs="Times New Roman"/>
                <w:spacing w:val="-16"/>
                <w:w w:val="105"/>
              </w:rPr>
              <w:t xml:space="preserve"> </w:t>
            </w:r>
            <w:r w:rsidRPr="002D4347">
              <w:rPr>
                <w:rFonts w:ascii="Times New Roman" w:hAnsi="Times New Roman" w:cs="Times New Roman"/>
                <w:w w:val="105"/>
              </w:rPr>
              <w:t>apoio</w:t>
            </w:r>
            <w:r w:rsidRPr="002D4347">
              <w:rPr>
                <w:rFonts w:ascii="Times New Roman" w:hAnsi="Times New Roman" w:cs="Times New Roman"/>
                <w:spacing w:val="-18"/>
                <w:w w:val="105"/>
              </w:rPr>
              <w:t xml:space="preserve"> </w:t>
            </w:r>
            <w:r w:rsidRPr="002D4347">
              <w:rPr>
                <w:rFonts w:ascii="Times New Roman" w:hAnsi="Times New Roman" w:cs="Times New Roman"/>
                <w:w w:val="105"/>
              </w:rPr>
              <w:t>técnico</w:t>
            </w:r>
            <w:r w:rsidRPr="002D4347">
              <w:rPr>
                <w:rFonts w:ascii="Times New Roman" w:hAnsi="Times New Roman" w:cs="Times New Roman"/>
                <w:spacing w:val="-19"/>
                <w:w w:val="105"/>
              </w:rPr>
              <w:t xml:space="preserve"> </w:t>
            </w:r>
            <w:r w:rsidRPr="002D4347">
              <w:rPr>
                <w:rFonts w:ascii="Times New Roman" w:hAnsi="Times New Roman" w:cs="Times New Roman"/>
                <w:w w:val="105"/>
              </w:rPr>
              <w:t xml:space="preserve">especializado </w:t>
            </w:r>
            <w:r w:rsidR="00A75D0D">
              <w:rPr>
                <w:rFonts w:ascii="Times New Roman" w:hAnsi="Times New Roman" w:cs="Times New Roman"/>
                <w:w w:val="105"/>
              </w:rPr>
              <w:t>n</w:t>
            </w:r>
            <w:r w:rsidRPr="002D4347">
              <w:rPr>
                <w:rFonts w:ascii="Times New Roman" w:hAnsi="Times New Roman" w:cs="Times New Roman"/>
                <w:w w:val="105"/>
              </w:rPr>
              <w:t>a e</w:t>
            </w:r>
            <w:r w:rsidRPr="002D4347">
              <w:rPr>
                <w:rFonts w:ascii="Times New Roman" w:hAnsi="Times New Roman" w:cs="Times New Roman"/>
              </w:rPr>
              <w:t xml:space="preserve">xecução </w:t>
            </w:r>
            <w:r>
              <w:rPr>
                <w:rFonts w:ascii="Times New Roman" w:hAnsi="Times New Roman" w:cs="Times New Roman"/>
              </w:rPr>
              <w:t>de v</w:t>
            </w:r>
            <w:r w:rsidRPr="00163B80">
              <w:rPr>
                <w:rFonts w:ascii="Times New Roman" w:hAnsi="Times New Roman" w:cs="Times New Roman"/>
              </w:rPr>
              <w:t>alidação dos dados de monitoramento de qualidade do ar</w:t>
            </w:r>
            <w:r w:rsidR="008C7DA2">
              <w:rPr>
                <w:rFonts w:ascii="Times New Roman" w:hAnsi="Times New Roman" w:cs="Times New Roman"/>
              </w:rPr>
              <w:t xml:space="preserve"> ambiente / externo</w:t>
            </w:r>
            <w:r w:rsidR="00292248">
              <w:rPr>
                <w:rFonts w:ascii="Times New Roman" w:hAnsi="Times New Roman" w:cs="Times New Roman"/>
              </w:rPr>
              <w:t>, meteorologia</w:t>
            </w:r>
            <w:r w:rsidRPr="00163B80">
              <w:rPr>
                <w:rFonts w:ascii="Times New Roman" w:hAnsi="Times New Roman" w:cs="Times New Roman"/>
              </w:rPr>
              <w:t xml:space="preserve"> e</w:t>
            </w:r>
            <w:r w:rsidR="00694D9B">
              <w:rPr>
                <w:rFonts w:ascii="Times New Roman" w:hAnsi="Times New Roman" w:cs="Times New Roman"/>
              </w:rPr>
              <w:t xml:space="preserve"> / ou</w:t>
            </w:r>
            <w:r w:rsidRPr="00163B80">
              <w:rPr>
                <w:rFonts w:ascii="Times New Roman" w:hAnsi="Times New Roman" w:cs="Times New Roman"/>
              </w:rPr>
              <w:t xml:space="preserve"> emissões atmosféricas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4347">
              <w:rPr>
                <w:rFonts w:ascii="Times New Roman" w:hAnsi="Times New Roman" w:cs="Times New Roman"/>
              </w:rPr>
              <w:t>em pelo menos 1 contrato</w:t>
            </w:r>
            <w:r w:rsidR="008C7DA2">
              <w:rPr>
                <w:rFonts w:ascii="Times New Roman" w:hAnsi="Times New Roman" w:cs="Times New Roman"/>
              </w:rPr>
              <w:t>.</w:t>
            </w:r>
          </w:p>
        </w:tc>
      </w:tr>
      <w:tr w:rsidR="002432C2" w:rsidRPr="002D4347" w14:paraId="3DA089BE" w14:textId="77777777" w:rsidTr="002432C2">
        <w:trPr>
          <w:trHeight w:val="454"/>
        </w:trPr>
        <w:tc>
          <w:tcPr>
            <w:tcW w:w="710" w:type="dxa"/>
          </w:tcPr>
          <w:p w14:paraId="524B8924" w14:textId="59B15D34" w:rsidR="002432C2" w:rsidRPr="002D4347" w:rsidRDefault="00A30F2F" w:rsidP="007B0F7D">
            <w:pPr>
              <w:pStyle w:val="TableParagraph"/>
              <w:spacing w:before="60" w:after="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87"/>
              </w:rPr>
              <w:t>2</w:t>
            </w:r>
          </w:p>
        </w:tc>
        <w:tc>
          <w:tcPr>
            <w:tcW w:w="8209" w:type="dxa"/>
          </w:tcPr>
          <w:p w14:paraId="36D8FE4C" w14:textId="6476536C" w:rsidR="002432C2" w:rsidRPr="002D4347" w:rsidRDefault="00694D9B" w:rsidP="008C7DA2">
            <w:pPr>
              <w:pStyle w:val="TableParagraph"/>
              <w:spacing w:before="60" w:after="2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5"/>
              </w:rPr>
              <w:t xml:space="preserve">Elaboração de </w:t>
            </w:r>
            <w:r w:rsidR="002432C2">
              <w:rPr>
                <w:rFonts w:ascii="Times New Roman" w:hAnsi="Times New Roman" w:cs="Times New Roman"/>
                <w:w w:val="105"/>
              </w:rPr>
              <w:t xml:space="preserve">relatórios </w:t>
            </w:r>
            <w:r>
              <w:rPr>
                <w:rFonts w:ascii="Times New Roman" w:hAnsi="Times New Roman" w:cs="Times New Roman"/>
                <w:w w:val="105"/>
              </w:rPr>
              <w:t xml:space="preserve">de consistência de dados ou diagnóstico da </w:t>
            </w:r>
            <w:r w:rsidR="002432C2">
              <w:rPr>
                <w:rFonts w:ascii="Times New Roman" w:hAnsi="Times New Roman" w:cs="Times New Roman"/>
                <w:w w:val="105"/>
              </w:rPr>
              <w:t>qualidade do ar</w:t>
            </w:r>
            <w:r w:rsidR="008C7DA2">
              <w:rPr>
                <w:rFonts w:ascii="Times New Roman" w:hAnsi="Times New Roman" w:cs="Times New Roman"/>
                <w:w w:val="105"/>
              </w:rPr>
              <w:t xml:space="preserve"> ambiente / externo</w:t>
            </w:r>
            <w:r w:rsidR="00A75D0D">
              <w:rPr>
                <w:rFonts w:ascii="Times New Roman" w:hAnsi="Times New Roman" w:cs="Times New Roman"/>
                <w:w w:val="105"/>
              </w:rPr>
              <w:t>, emissões atmosféricas</w:t>
            </w:r>
            <w:r w:rsidR="002432C2">
              <w:rPr>
                <w:rFonts w:ascii="Times New Roman" w:hAnsi="Times New Roman" w:cs="Times New Roman"/>
                <w:w w:val="105"/>
              </w:rPr>
              <w:t xml:space="preserve"> e</w:t>
            </w:r>
            <w:r w:rsidR="00A75D0D">
              <w:rPr>
                <w:rFonts w:ascii="Times New Roman" w:hAnsi="Times New Roman" w:cs="Times New Roman"/>
                <w:w w:val="105"/>
              </w:rPr>
              <w:t xml:space="preserve"> / ou</w:t>
            </w:r>
            <w:r w:rsidR="002432C2">
              <w:rPr>
                <w:rFonts w:ascii="Times New Roman" w:hAnsi="Times New Roman" w:cs="Times New Roman"/>
                <w:w w:val="105"/>
              </w:rPr>
              <w:t xml:space="preserve"> meteorologia </w:t>
            </w:r>
            <w:r w:rsidR="002432C2" w:rsidRPr="002D4347">
              <w:rPr>
                <w:rFonts w:ascii="Times New Roman" w:hAnsi="Times New Roman" w:cs="Times New Roman"/>
                <w:w w:val="105"/>
              </w:rPr>
              <w:t>em pelo menos 1 contrato.</w:t>
            </w:r>
          </w:p>
        </w:tc>
      </w:tr>
    </w:tbl>
    <w:p w14:paraId="52D11996" w14:textId="77777777" w:rsidR="00FB5846" w:rsidRPr="000F39D6" w:rsidRDefault="00B17E7D" w:rsidP="002432C2">
      <w:pPr>
        <w:spacing w:before="222"/>
        <w:ind w:left="102" w:right="114" w:firstLine="359"/>
        <w:jc w:val="both"/>
        <w:rPr>
          <w:rFonts w:ascii="Times New Roman" w:hAnsi="Times New Roman" w:cs="Times New Roman"/>
          <w:sz w:val="24"/>
        </w:rPr>
      </w:pPr>
      <w:r w:rsidRPr="000F39D6">
        <w:rPr>
          <w:rFonts w:ascii="Times New Roman" w:hAnsi="Times New Roman" w:cs="Times New Roman"/>
          <w:sz w:val="24"/>
        </w:rPr>
        <w:t>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qualificação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técnica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licitante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será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comprovada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através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seguinte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documentação:</w:t>
      </w:r>
    </w:p>
    <w:p w14:paraId="3ACF67FC" w14:textId="77777777" w:rsidR="00FB5846" w:rsidRPr="000F39D6" w:rsidRDefault="00FB5846">
      <w:pPr>
        <w:pStyle w:val="Corpodetexto"/>
        <w:spacing w:before="4"/>
        <w:rPr>
          <w:rFonts w:ascii="Times New Roman" w:hAnsi="Times New Roman" w:cs="Times New Roman"/>
          <w:sz w:val="23"/>
        </w:rPr>
      </w:pPr>
    </w:p>
    <w:p w14:paraId="41D4F5E1" w14:textId="6C2384AA" w:rsidR="00FB5846" w:rsidRPr="000F39D6" w:rsidRDefault="00B17E7D">
      <w:pPr>
        <w:pStyle w:val="PargrafodaLista"/>
        <w:numPr>
          <w:ilvl w:val="0"/>
          <w:numId w:val="1"/>
        </w:numPr>
        <w:tabs>
          <w:tab w:val="left" w:pos="462"/>
        </w:tabs>
        <w:spacing w:before="1"/>
        <w:ind w:left="461"/>
        <w:rPr>
          <w:rFonts w:ascii="Times New Roman" w:hAnsi="Times New Roman" w:cs="Times New Roman"/>
          <w:sz w:val="24"/>
        </w:rPr>
      </w:pPr>
      <w:r w:rsidRPr="000F39D6">
        <w:rPr>
          <w:rFonts w:ascii="Times New Roman" w:hAnsi="Times New Roman" w:cs="Times New Roman"/>
          <w:sz w:val="24"/>
        </w:rPr>
        <w:t>Registro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empresa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no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CREA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nos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ramos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de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Engenharia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e/ou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="00292248">
        <w:rPr>
          <w:rFonts w:ascii="Times New Roman" w:hAnsi="Times New Roman" w:cs="Times New Roman"/>
          <w:sz w:val="24"/>
        </w:rPr>
        <w:t>Meteorologia</w:t>
      </w:r>
      <w:r w:rsidRPr="000F39D6">
        <w:rPr>
          <w:rFonts w:ascii="Times New Roman" w:hAnsi="Times New Roman" w:cs="Times New Roman"/>
          <w:sz w:val="24"/>
        </w:rPr>
        <w:t>;</w:t>
      </w:r>
    </w:p>
    <w:p w14:paraId="21E98F95" w14:textId="77777777" w:rsidR="00FB5846" w:rsidRPr="000F39D6" w:rsidRDefault="00FB5846">
      <w:pPr>
        <w:pStyle w:val="Corpodetexto"/>
        <w:rPr>
          <w:rFonts w:ascii="Times New Roman" w:hAnsi="Times New Roman" w:cs="Times New Roman"/>
          <w:sz w:val="24"/>
        </w:rPr>
      </w:pPr>
    </w:p>
    <w:p w14:paraId="18360E9D" w14:textId="0BDF3611" w:rsidR="00FB5846" w:rsidRPr="000F39D6" w:rsidRDefault="00B17E7D">
      <w:pPr>
        <w:pStyle w:val="PargrafodaLista"/>
        <w:numPr>
          <w:ilvl w:val="0"/>
          <w:numId w:val="1"/>
        </w:numPr>
        <w:tabs>
          <w:tab w:val="left" w:pos="462"/>
        </w:tabs>
        <w:ind w:left="461"/>
        <w:rPr>
          <w:rFonts w:ascii="Times New Roman" w:hAnsi="Times New Roman" w:cs="Times New Roman"/>
          <w:sz w:val="24"/>
        </w:rPr>
      </w:pPr>
      <w:r w:rsidRPr="000F39D6">
        <w:rPr>
          <w:rFonts w:ascii="Times New Roman" w:hAnsi="Times New Roman" w:cs="Times New Roman"/>
          <w:sz w:val="24"/>
        </w:rPr>
        <w:t>Comprovação da Licitante de possuir em seu quadro permanente, na data prevista</w:t>
      </w:r>
      <w:r w:rsidR="00C330CA">
        <w:rPr>
          <w:rFonts w:ascii="Times New Roman" w:hAnsi="Times New Roman" w:cs="Times New Roman"/>
          <w:sz w:val="24"/>
        </w:rPr>
        <w:t xml:space="preserve"> </w:t>
      </w:r>
      <w:r w:rsidRPr="000F39D6">
        <w:rPr>
          <w:rFonts w:ascii="Times New Roman" w:hAnsi="Times New Roman" w:cs="Times New Roman"/>
          <w:spacing w:val="-64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para entrega da proposta, profissional de nível superior, detentor de Atestado de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Capacidade Técnica com certidão registrada no CREA, por execução de obra ou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serviço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de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características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semelhantes,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limitadas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estas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exclusivamente</w:t>
      </w:r>
      <w:r w:rsidRPr="000F39D6">
        <w:rPr>
          <w:rFonts w:ascii="Times New Roman" w:hAnsi="Times New Roman" w:cs="Times New Roman"/>
          <w:spacing w:val="67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às</w:t>
      </w:r>
      <w:r w:rsidR="002432C2">
        <w:rPr>
          <w:rFonts w:ascii="Times New Roman" w:hAnsi="Times New Roman" w:cs="Times New Roman"/>
          <w:sz w:val="24"/>
        </w:rPr>
        <w:t xml:space="preserve"> </w:t>
      </w:r>
      <w:r w:rsidRPr="000F39D6">
        <w:rPr>
          <w:rFonts w:ascii="Times New Roman" w:hAnsi="Times New Roman" w:cs="Times New Roman"/>
          <w:spacing w:val="-64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parcelas</w:t>
      </w:r>
      <w:r w:rsidRPr="000F39D6">
        <w:rPr>
          <w:rFonts w:ascii="Times New Roman" w:hAnsi="Times New Roman" w:cs="Times New Roman"/>
          <w:spacing w:val="-3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de</w:t>
      </w:r>
      <w:r w:rsidRPr="000F39D6">
        <w:rPr>
          <w:rFonts w:ascii="Times New Roman" w:hAnsi="Times New Roman" w:cs="Times New Roman"/>
          <w:spacing w:val="-3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relevância</w:t>
      </w:r>
      <w:r w:rsidR="00163B80">
        <w:rPr>
          <w:rFonts w:ascii="Times New Roman" w:hAnsi="Times New Roman" w:cs="Times New Roman"/>
          <w:sz w:val="24"/>
        </w:rPr>
        <w:t xml:space="preserve"> técnica qualitativa do </w:t>
      </w:r>
      <w:r w:rsidRPr="000F39D6">
        <w:rPr>
          <w:rFonts w:ascii="Times New Roman" w:hAnsi="Times New Roman" w:cs="Times New Roman"/>
          <w:sz w:val="24"/>
        </w:rPr>
        <w:t>objeto</w:t>
      </w:r>
      <w:r w:rsidRPr="000F39D6">
        <w:rPr>
          <w:rFonts w:ascii="Times New Roman" w:hAnsi="Times New Roman" w:cs="Times New Roman"/>
          <w:spacing w:val="-2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da</w:t>
      </w:r>
      <w:r w:rsidRPr="000F39D6">
        <w:rPr>
          <w:rFonts w:ascii="Times New Roman" w:hAnsi="Times New Roman" w:cs="Times New Roman"/>
          <w:spacing w:val="-3"/>
          <w:sz w:val="24"/>
        </w:rPr>
        <w:t xml:space="preserve"> </w:t>
      </w:r>
      <w:r w:rsidRPr="000F39D6">
        <w:rPr>
          <w:rFonts w:ascii="Times New Roman" w:hAnsi="Times New Roman" w:cs="Times New Roman"/>
          <w:sz w:val="24"/>
        </w:rPr>
        <w:t>Licitação;</w:t>
      </w:r>
    </w:p>
    <w:p w14:paraId="6CDB5B73" w14:textId="77777777" w:rsidR="00FB5846" w:rsidRPr="000F39D6" w:rsidRDefault="00FB5846">
      <w:pPr>
        <w:pStyle w:val="Corpodetexto"/>
        <w:rPr>
          <w:rFonts w:ascii="Times New Roman" w:hAnsi="Times New Roman" w:cs="Times New Roman"/>
          <w:sz w:val="24"/>
        </w:rPr>
      </w:pPr>
    </w:p>
    <w:p w14:paraId="36503062" w14:textId="77777777" w:rsidR="00FB5846" w:rsidRDefault="00B17E7D">
      <w:pPr>
        <w:pStyle w:val="PargrafodaLista"/>
        <w:numPr>
          <w:ilvl w:val="0"/>
          <w:numId w:val="1"/>
        </w:numPr>
        <w:tabs>
          <w:tab w:val="left" w:pos="530"/>
        </w:tabs>
        <w:ind w:left="461" w:right="115"/>
        <w:rPr>
          <w:rFonts w:ascii="Times New Roman" w:hAnsi="Times New Roman" w:cs="Times New Roman"/>
          <w:sz w:val="24"/>
        </w:rPr>
      </w:pPr>
      <w:r w:rsidRPr="000F39D6">
        <w:rPr>
          <w:rFonts w:ascii="Times New Roman" w:hAnsi="Times New Roman" w:cs="Times New Roman"/>
          <w:sz w:val="24"/>
        </w:rPr>
        <w:t>Comprovação, fornecida pelo INEA, de que participou da visita técnica e tomou</w:t>
      </w:r>
      <w:r w:rsidRPr="000F39D6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conhecimento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de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todas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as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informações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e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das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condições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locais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para</w:t>
      </w:r>
      <w:r w:rsidRPr="002D4347">
        <w:rPr>
          <w:rFonts w:ascii="Times New Roman" w:hAnsi="Times New Roman" w:cs="Times New Roman"/>
          <w:spacing w:val="67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o</w:t>
      </w:r>
      <w:r w:rsidRPr="002D4347">
        <w:rPr>
          <w:rFonts w:ascii="Times New Roman" w:hAnsi="Times New Roman" w:cs="Times New Roman"/>
          <w:spacing w:val="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cumprimento</w:t>
      </w:r>
      <w:r w:rsidRPr="002D4347">
        <w:rPr>
          <w:rFonts w:ascii="Times New Roman" w:hAnsi="Times New Roman" w:cs="Times New Roman"/>
          <w:spacing w:val="-2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das</w:t>
      </w:r>
      <w:r w:rsidRPr="002D4347">
        <w:rPr>
          <w:rFonts w:ascii="Times New Roman" w:hAnsi="Times New Roman" w:cs="Times New Roman"/>
          <w:spacing w:val="-2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obrigações</w:t>
      </w:r>
      <w:r w:rsidRPr="002D4347">
        <w:rPr>
          <w:rFonts w:ascii="Times New Roman" w:hAnsi="Times New Roman" w:cs="Times New Roman"/>
          <w:spacing w:val="-2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objeto da</w:t>
      </w:r>
      <w:r w:rsidRPr="002D4347">
        <w:rPr>
          <w:rFonts w:ascii="Times New Roman" w:hAnsi="Times New Roman" w:cs="Times New Roman"/>
          <w:spacing w:val="-1"/>
          <w:sz w:val="24"/>
        </w:rPr>
        <w:t xml:space="preserve"> </w:t>
      </w:r>
      <w:r w:rsidRPr="002D4347">
        <w:rPr>
          <w:rFonts w:ascii="Times New Roman" w:hAnsi="Times New Roman" w:cs="Times New Roman"/>
          <w:sz w:val="24"/>
        </w:rPr>
        <w:t>licitação.</w:t>
      </w:r>
    </w:p>
    <w:p w14:paraId="3D5CDEC4" w14:textId="77777777" w:rsidR="002432C2" w:rsidRPr="002432C2" w:rsidRDefault="002432C2" w:rsidP="002432C2">
      <w:pPr>
        <w:pStyle w:val="PargrafodaLista"/>
        <w:rPr>
          <w:rFonts w:ascii="Times New Roman" w:hAnsi="Times New Roman" w:cs="Times New Roman"/>
          <w:sz w:val="24"/>
        </w:rPr>
      </w:pPr>
    </w:p>
    <w:p w14:paraId="2EDAE3C4" w14:textId="77777777" w:rsidR="002432C2" w:rsidRDefault="002432C2" w:rsidP="002432C2">
      <w:pPr>
        <w:pStyle w:val="PargrafodaLista"/>
        <w:tabs>
          <w:tab w:val="left" w:pos="530"/>
        </w:tabs>
        <w:ind w:left="462" w:right="115" w:firstLine="0"/>
        <w:rPr>
          <w:rFonts w:ascii="Times New Roman" w:hAnsi="Times New Roman" w:cs="Times New Roman"/>
          <w:sz w:val="24"/>
          <w:u w:val="single"/>
        </w:rPr>
      </w:pPr>
      <w:r w:rsidRPr="002432C2">
        <w:rPr>
          <w:rFonts w:ascii="Times New Roman" w:hAnsi="Times New Roman" w:cs="Times New Roman"/>
          <w:sz w:val="24"/>
          <w:u w:val="single"/>
        </w:rPr>
        <w:t>Observações:</w:t>
      </w:r>
    </w:p>
    <w:p w14:paraId="1E609286" w14:textId="77777777" w:rsidR="002432C2" w:rsidRPr="002432C2" w:rsidRDefault="002432C2" w:rsidP="002432C2">
      <w:pPr>
        <w:pStyle w:val="PargrafodaLista"/>
        <w:tabs>
          <w:tab w:val="left" w:pos="530"/>
        </w:tabs>
        <w:ind w:left="462" w:right="115" w:firstLine="0"/>
        <w:rPr>
          <w:rFonts w:ascii="Times New Roman" w:hAnsi="Times New Roman" w:cs="Times New Roman"/>
          <w:sz w:val="24"/>
          <w:u w:val="single"/>
        </w:rPr>
      </w:pPr>
    </w:p>
    <w:p w14:paraId="0136D401" w14:textId="77777777" w:rsidR="002432C2" w:rsidRPr="002D4347" w:rsidRDefault="002432C2" w:rsidP="002432C2">
      <w:pPr>
        <w:pStyle w:val="PargrafodaLista"/>
        <w:tabs>
          <w:tab w:val="left" w:pos="530"/>
        </w:tabs>
        <w:ind w:left="462" w:right="115" w:firstLine="0"/>
        <w:rPr>
          <w:rFonts w:ascii="Times New Roman" w:hAnsi="Times New Roman" w:cs="Times New Roman"/>
          <w:sz w:val="24"/>
        </w:rPr>
      </w:pPr>
      <w:r w:rsidRPr="002432C2">
        <w:rPr>
          <w:rFonts w:ascii="Times New Roman" w:hAnsi="Times New Roman" w:cs="Times New Roman"/>
          <w:sz w:val="24"/>
        </w:rPr>
        <w:t>Para a contratação, a empresa vencedora deverá cumprir os requisitos legais relativos a habilitação jurídica; regularidade fiscal; qualificação econômico-financeira e qualificação técnica.</w:t>
      </w:r>
    </w:p>
    <w:sectPr w:rsidR="002432C2" w:rsidRPr="002D4347" w:rsidSect="002D4347">
      <w:type w:val="continuous"/>
      <w:pgSz w:w="11910" w:h="16850"/>
      <w:pgMar w:top="2080" w:right="880" w:bottom="1300" w:left="1600" w:header="615" w:footer="11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194E1" w14:textId="77777777" w:rsidR="001400B5" w:rsidRDefault="001400B5">
      <w:r>
        <w:separator/>
      </w:r>
    </w:p>
  </w:endnote>
  <w:endnote w:type="continuationSeparator" w:id="0">
    <w:p w14:paraId="481F3140" w14:textId="77777777" w:rsidR="001400B5" w:rsidRDefault="0014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04BBD" w14:textId="77777777" w:rsidR="001400B5" w:rsidRDefault="001400B5">
      <w:r>
        <w:separator/>
      </w:r>
    </w:p>
  </w:footnote>
  <w:footnote w:type="continuationSeparator" w:id="0">
    <w:p w14:paraId="40FC8505" w14:textId="77777777" w:rsidR="001400B5" w:rsidRDefault="00140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B6783"/>
    <w:multiLevelType w:val="hybridMultilevel"/>
    <w:tmpl w:val="CFFA4E68"/>
    <w:lvl w:ilvl="0" w:tplc="6958E962">
      <w:start w:val="1"/>
      <w:numFmt w:val="lowerLetter"/>
      <w:lvlText w:val="%1)"/>
      <w:lvlJc w:val="left"/>
      <w:pPr>
        <w:ind w:left="462" w:hanging="360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C208302">
      <w:numFmt w:val="bullet"/>
      <w:lvlText w:val="•"/>
      <w:lvlJc w:val="left"/>
      <w:pPr>
        <w:ind w:left="1356" w:hanging="360"/>
      </w:pPr>
      <w:rPr>
        <w:rFonts w:hint="default"/>
        <w:lang w:val="pt-PT" w:eastAsia="en-US" w:bidi="ar-SA"/>
      </w:rPr>
    </w:lvl>
    <w:lvl w:ilvl="2" w:tplc="44E44A34">
      <w:numFmt w:val="bullet"/>
      <w:lvlText w:val="•"/>
      <w:lvlJc w:val="left"/>
      <w:pPr>
        <w:ind w:left="2253" w:hanging="360"/>
      </w:pPr>
      <w:rPr>
        <w:rFonts w:hint="default"/>
        <w:lang w:val="pt-PT" w:eastAsia="en-US" w:bidi="ar-SA"/>
      </w:rPr>
    </w:lvl>
    <w:lvl w:ilvl="3" w:tplc="24729F10">
      <w:numFmt w:val="bullet"/>
      <w:lvlText w:val="•"/>
      <w:lvlJc w:val="left"/>
      <w:pPr>
        <w:ind w:left="3149" w:hanging="360"/>
      </w:pPr>
      <w:rPr>
        <w:rFonts w:hint="default"/>
        <w:lang w:val="pt-PT" w:eastAsia="en-US" w:bidi="ar-SA"/>
      </w:rPr>
    </w:lvl>
    <w:lvl w:ilvl="4" w:tplc="92461A7A">
      <w:numFmt w:val="bullet"/>
      <w:lvlText w:val="•"/>
      <w:lvlJc w:val="left"/>
      <w:pPr>
        <w:ind w:left="4046" w:hanging="360"/>
      </w:pPr>
      <w:rPr>
        <w:rFonts w:hint="default"/>
        <w:lang w:val="pt-PT" w:eastAsia="en-US" w:bidi="ar-SA"/>
      </w:rPr>
    </w:lvl>
    <w:lvl w:ilvl="5" w:tplc="133C3A9E">
      <w:numFmt w:val="bullet"/>
      <w:lvlText w:val="•"/>
      <w:lvlJc w:val="left"/>
      <w:pPr>
        <w:ind w:left="4943" w:hanging="360"/>
      </w:pPr>
      <w:rPr>
        <w:rFonts w:hint="default"/>
        <w:lang w:val="pt-PT" w:eastAsia="en-US" w:bidi="ar-SA"/>
      </w:rPr>
    </w:lvl>
    <w:lvl w:ilvl="6" w:tplc="07DA787E">
      <w:numFmt w:val="bullet"/>
      <w:lvlText w:val="•"/>
      <w:lvlJc w:val="left"/>
      <w:pPr>
        <w:ind w:left="5839" w:hanging="360"/>
      </w:pPr>
      <w:rPr>
        <w:rFonts w:hint="default"/>
        <w:lang w:val="pt-PT" w:eastAsia="en-US" w:bidi="ar-SA"/>
      </w:rPr>
    </w:lvl>
    <w:lvl w:ilvl="7" w:tplc="044C4242">
      <w:numFmt w:val="bullet"/>
      <w:lvlText w:val="•"/>
      <w:lvlJc w:val="left"/>
      <w:pPr>
        <w:ind w:left="6736" w:hanging="360"/>
      </w:pPr>
      <w:rPr>
        <w:rFonts w:hint="default"/>
        <w:lang w:val="pt-PT" w:eastAsia="en-US" w:bidi="ar-SA"/>
      </w:rPr>
    </w:lvl>
    <w:lvl w:ilvl="8" w:tplc="702A5778">
      <w:numFmt w:val="bullet"/>
      <w:lvlText w:val="•"/>
      <w:lvlJc w:val="left"/>
      <w:pPr>
        <w:ind w:left="7633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ulo Vitor da Silva Manhães">
    <w15:presenceInfo w15:providerId="AD" w15:userId="S-1-5-21-1343616072-3395274796-1273728608-10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46"/>
    <w:rsid w:val="000F39D6"/>
    <w:rsid w:val="001400B5"/>
    <w:rsid w:val="00163B80"/>
    <w:rsid w:val="002432C2"/>
    <w:rsid w:val="00292248"/>
    <w:rsid w:val="002D4347"/>
    <w:rsid w:val="002F758F"/>
    <w:rsid w:val="00520AE8"/>
    <w:rsid w:val="005A0AB6"/>
    <w:rsid w:val="00694D9B"/>
    <w:rsid w:val="007B0F7D"/>
    <w:rsid w:val="008C5520"/>
    <w:rsid w:val="008C6C6C"/>
    <w:rsid w:val="008C7DA2"/>
    <w:rsid w:val="00A30F2F"/>
    <w:rsid w:val="00A75D0D"/>
    <w:rsid w:val="00B17E7D"/>
    <w:rsid w:val="00BE28BA"/>
    <w:rsid w:val="00C330CA"/>
    <w:rsid w:val="00CB3F2B"/>
    <w:rsid w:val="00DA6435"/>
    <w:rsid w:val="00DB02BD"/>
    <w:rsid w:val="00DD66D5"/>
    <w:rsid w:val="00E13C65"/>
    <w:rsid w:val="00EC00F9"/>
    <w:rsid w:val="00F67724"/>
    <w:rsid w:val="00FB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21BFD"/>
  <w15:docId w15:val="{2FF8B488-3CE2-4517-B379-A4C6D861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link w:val="Ttulo1Char"/>
    <w:uiPriority w:val="1"/>
    <w:qFormat/>
    <w:rsid w:val="000F39D6"/>
    <w:pPr>
      <w:spacing w:before="42"/>
      <w:ind w:left="277"/>
      <w:outlineLvl w:val="0"/>
    </w:pPr>
    <w:rPr>
      <w:rFonts w:ascii="Calibri" w:eastAsia="Calibri" w:hAnsi="Calibri" w:cs="Calibri"/>
      <w:b/>
      <w:bCs/>
      <w:sz w:val="28"/>
      <w:szCs w:val="28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248" w:right="125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461" w:right="113" w:hanging="360"/>
      <w:jc w:val="both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0F39D6"/>
    <w:rPr>
      <w:rFonts w:ascii="Calibri" w:eastAsia="Calibri" w:hAnsi="Calibri" w:cs="Calibri"/>
      <w:b/>
      <w:bCs/>
      <w:sz w:val="28"/>
      <w:szCs w:val="28"/>
      <w:u w:val="single" w:color="000000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643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6435"/>
    <w:rPr>
      <w:rFonts w:ascii="Segoe UI" w:eastAsia="Verdana" w:hAnsi="Segoe UI" w:cs="Segoe UI"/>
      <w:sz w:val="18"/>
      <w:szCs w:val="18"/>
      <w:lang w:val="pt-PT"/>
    </w:rPr>
  </w:style>
  <w:style w:type="paragraph" w:styleId="Reviso">
    <w:name w:val="Revision"/>
    <w:hidden/>
    <w:uiPriority w:val="99"/>
    <w:semiHidden/>
    <w:rsid w:val="00292248"/>
    <w:pPr>
      <w:widowControl/>
      <w:autoSpaceDE/>
      <w:autoSpaceDN/>
    </w:pPr>
    <w:rPr>
      <w:rFonts w:ascii="Verdana" w:eastAsia="Verdana" w:hAnsi="Verdana" w:cs="Verdana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29224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9224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92248"/>
    <w:rPr>
      <w:rFonts w:ascii="Verdana" w:eastAsia="Verdana" w:hAnsi="Verdana" w:cs="Verdana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9224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92248"/>
    <w:rPr>
      <w:rFonts w:ascii="Verdana" w:eastAsia="Verdana" w:hAnsi="Verdana" w:cs="Verdana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DA CIDADE DO RIO DE JANEIRO</vt:lpstr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DA CIDADE DO RIO DE JANEIRO</dc:title>
  <dc:creator>TulioG</dc:creator>
  <cp:lastModifiedBy>Paulo Vitor da Silva Manhães</cp:lastModifiedBy>
  <cp:revision>3</cp:revision>
  <cp:lastPrinted>2022-06-06T14:28:00Z</cp:lastPrinted>
  <dcterms:created xsi:type="dcterms:W3CDTF">2022-06-14T21:54:00Z</dcterms:created>
  <dcterms:modified xsi:type="dcterms:W3CDTF">2022-06-15T15:52:00Z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2022-05-30T00:00:00Z</vt:filetime>
  </property>
</Properties>
</file>